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pPr>
      <w:r w:rsidDel="00000000" w:rsidR="00000000" w:rsidRPr="00000000">
        <w:rPr>
          <w:rtl w:val="0"/>
        </w:rPr>
        <w:t xml:space="preserve">Copy for workshop thank you slide:</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jc w:val="center"/>
        <w:rPr/>
      </w:pPr>
      <w:r w:rsidDel="00000000" w:rsidR="00000000" w:rsidRPr="00000000">
        <w:rPr>
          <w:rtl w:val="0"/>
        </w:rPr>
        <w:t xml:space="preserve">‘Thank you to our Supporting Partners’</w:t>
      </w:r>
    </w:p>
    <w:p w:rsidR="00000000" w:rsidDel="00000000" w:rsidP="00000000" w:rsidRDefault="00000000" w:rsidRPr="00000000" w14:paraId="00000005">
      <w:pPr>
        <w:jc w:val="center"/>
        <w:rPr/>
      </w:pPr>
      <w:r w:rsidDel="00000000" w:rsidR="00000000" w:rsidRPr="00000000">
        <w:rPr>
          <w:rtl w:val="0"/>
        </w:rPr>
      </w:r>
    </w:p>
    <w:p w:rsidR="00000000" w:rsidDel="00000000" w:rsidP="00000000" w:rsidRDefault="00000000" w:rsidRPr="00000000" w14:paraId="00000006">
      <w:pPr>
        <w:jc w:val="center"/>
        <w:rPr/>
      </w:pPr>
      <w:r w:rsidDel="00000000" w:rsidR="00000000" w:rsidRPr="00000000">
        <w:rPr>
          <w:rtl w:val="0"/>
        </w:rPr>
        <w:t xml:space="preserve">[logos below]</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Copy for Instructor notes (EN+FR):</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i w:val="1"/>
        </w:rPr>
      </w:pPr>
      <w:r w:rsidDel="00000000" w:rsidR="00000000" w:rsidRPr="00000000">
        <w:rPr>
          <w:rtl w:val="0"/>
        </w:rPr>
        <w:t xml:space="preserve">EN: </w:t>
      </w:r>
      <w:r w:rsidDel="00000000" w:rsidR="00000000" w:rsidRPr="00000000">
        <w:rPr>
          <w:i w:val="1"/>
          <w:rtl w:val="0"/>
        </w:rPr>
        <w:t xml:space="preserve">‘</w:t>
      </w:r>
      <w:r w:rsidDel="00000000" w:rsidR="00000000" w:rsidRPr="00000000">
        <w:rPr>
          <w:rFonts w:ascii="Open Sans" w:cs="Open Sans" w:eastAsia="Open Sans" w:hAnsi="Open Sans"/>
          <w:i w:val="1"/>
          <w:rtl w:val="0"/>
        </w:rPr>
        <w:t xml:space="preserve">Thank you to all of our Supporting Partners, these organizations give generously to ensure programs like this are available at low or at no cost to our learners. Today, we have many employees from these companies joining us as Mentors - </w:t>
      </w:r>
      <w:ins w:author="Kass" w:id="0" w:date="2021-10-25T20:39:17Z">
        <w:r w:rsidDel="00000000" w:rsidR="00000000" w:rsidRPr="00000000">
          <w:rPr>
            <w:rFonts w:ascii="Open Sans" w:cs="Open Sans" w:eastAsia="Open Sans" w:hAnsi="Open Sans"/>
            <w:i w:val="1"/>
            <w:rtl w:val="0"/>
          </w:rPr>
          <w:t xml:space="preserve">we hope you had</w:t>
        </w:r>
      </w:ins>
      <w:del w:author="Kass" w:id="0" w:date="2021-10-25T20:39:17Z">
        <w:r w:rsidDel="00000000" w:rsidR="00000000" w:rsidRPr="00000000">
          <w:rPr>
            <w:rFonts w:ascii="Open Sans" w:cs="Open Sans" w:eastAsia="Open Sans" w:hAnsi="Open Sans"/>
            <w:i w:val="1"/>
            <w:rtl w:val="0"/>
          </w:rPr>
          <w:delText xml:space="preserve">you’ll have</w:delText>
        </w:r>
      </w:del>
      <w:r w:rsidDel="00000000" w:rsidR="00000000" w:rsidRPr="00000000">
        <w:rPr>
          <w:rFonts w:ascii="Open Sans" w:cs="Open Sans" w:eastAsia="Open Sans" w:hAnsi="Open Sans"/>
          <w:i w:val="1"/>
          <w:rtl w:val="0"/>
        </w:rPr>
        <w:t xml:space="preserve"> the opportunity to learn from these amazing individuals.  Thank you all for your time and commitment to supporting </w:t>
      </w:r>
      <w:ins w:author="Kass" w:id="1" w:date="2021-10-25T20:39:08Z">
        <w:r w:rsidDel="00000000" w:rsidR="00000000" w:rsidRPr="00000000">
          <w:rPr>
            <w:rFonts w:ascii="Open Sans" w:cs="Open Sans" w:eastAsia="Open Sans" w:hAnsi="Open Sans"/>
            <w:i w:val="1"/>
            <w:rtl w:val="0"/>
          </w:rPr>
          <w:t xml:space="preserve">Canada Learning Code</w:t>
        </w:r>
      </w:ins>
      <w:del w:author="Kass" w:id="1" w:date="2021-10-25T20:39:08Z">
        <w:r w:rsidDel="00000000" w:rsidR="00000000" w:rsidRPr="00000000">
          <w:rPr>
            <w:rFonts w:ascii="Open Sans" w:cs="Open Sans" w:eastAsia="Open Sans" w:hAnsi="Open Sans"/>
            <w:i w:val="1"/>
            <w:rtl w:val="0"/>
          </w:rPr>
          <w:delText xml:space="preserve">CLC</w:delText>
        </w:r>
      </w:del>
      <w:r w:rsidDel="00000000" w:rsidR="00000000" w:rsidRPr="00000000">
        <w:rPr>
          <w:rFonts w:ascii="Open Sans" w:cs="Open Sans" w:eastAsia="Open Sans" w:hAnsi="Open Sans"/>
          <w:i w:val="1"/>
          <w:rtl w:val="0"/>
        </w:rPr>
        <w:t xml:space="preserve">. We couldn’t do it without you.’</w:t>
      </w: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rFonts w:ascii="Open Sans" w:cs="Open Sans" w:eastAsia="Open Sans" w:hAnsi="Open Sans"/>
          <w:i w:val="1"/>
        </w:rPr>
      </w:pPr>
      <w:r w:rsidDel="00000000" w:rsidR="00000000" w:rsidRPr="00000000">
        <w:rPr>
          <w:i w:val="1"/>
          <w:rtl w:val="0"/>
        </w:rPr>
        <w:t xml:space="preserve">FR:</w:t>
      </w:r>
      <w:r w:rsidDel="00000000" w:rsidR="00000000" w:rsidRPr="00000000">
        <w:rPr>
          <w:rFonts w:ascii="Open Sans" w:cs="Open Sans" w:eastAsia="Open Sans" w:hAnsi="Open Sans"/>
          <w:i w:val="1"/>
          <w:rtl w:val="0"/>
        </w:rPr>
        <w:t xml:space="preserve"> ‘</w:t>
      </w:r>
      <w:r w:rsidDel="00000000" w:rsidR="00000000" w:rsidRPr="00000000">
        <w:rPr>
          <w:rFonts w:ascii="Open Sans" w:cs="Open Sans" w:eastAsia="Open Sans" w:hAnsi="Open Sans"/>
          <w:i w:val="1"/>
          <w:rtl w:val="0"/>
        </w:rPr>
        <w:t xml:space="preserve">Merci à tous nos partenaires de soutien, des organisations qui donnent généreusement afin que des programmes comme celui-ci soient offerts à prix modique ou gratuitement aux personnes apprenantes. Aujourd’hui, comme beaucoup de membres du personnel de ces organisations font du mentorat avec nous, vous aurez l’occasion d’apprendre de ces personnes formidables. Nous vous remercions de donner de votre temps et de vous engager à soutenir </w:t>
      </w:r>
      <w:ins w:author="Kass" w:id="2" w:date="2021-10-25T20:39:23Z">
        <w:r w:rsidDel="00000000" w:rsidR="00000000" w:rsidRPr="00000000">
          <w:rPr>
            <w:rFonts w:ascii="Open Sans" w:cs="Open Sans" w:eastAsia="Open Sans" w:hAnsi="Open Sans"/>
            <w:i w:val="1"/>
            <w:rtl w:val="0"/>
          </w:rPr>
          <w:t xml:space="preserve">Canada en programmation</w:t>
        </w:r>
      </w:ins>
      <w:del w:author="Kass" w:id="2" w:date="2021-10-25T20:39:23Z">
        <w:r w:rsidDel="00000000" w:rsidR="00000000" w:rsidRPr="00000000">
          <w:rPr>
            <w:rFonts w:ascii="Open Sans" w:cs="Open Sans" w:eastAsia="Open Sans" w:hAnsi="Open Sans"/>
            <w:i w:val="1"/>
            <w:rtl w:val="0"/>
          </w:rPr>
          <w:delText xml:space="preserve">CEP</w:delText>
        </w:r>
      </w:del>
      <w:r w:rsidDel="00000000" w:rsidR="00000000" w:rsidRPr="00000000">
        <w:rPr>
          <w:rFonts w:ascii="Open Sans" w:cs="Open Sans" w:eastAsia="Open Sans" w:hAnsi="Open Sans"/>
          <w:i w:val="1"/>
          <w:rtl w:val="0"/>
        </w:rPr>
        <w:t xml:space="preserve">. Nous ne serions pas ici sans vous.</w:t>
      </w:r>
      <w:r w:rsidDel="00000000" w:rsidR="00000000" w:rsidRPr="00000000">
        <w:rPr>
          <w:rFonts w:ascii="Open Sans" w:cs="Open Sans" w:eastAsia="Open Sans" w:hAnsi="Open Sans"/>
          <w:i w:val="1"/>
          <w:rtl w:val="0"/>
        </w:rPr>
        <w:t xml:space="preserve">’</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